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EC1" w:rsidRDefault="00277EC1" w:rsidP="00277EC1">
      <w:r>
        <w:t>Lesson Plan Template                       Rev 10/1/09</w:t>
      </w:r>
      <w:r>
        <w:tab/>
      </w:r>
      <w:r>
        <w:tab/>
      </w:r>
      <w:r>
        <w:tab/>
        <w:t xml:space="preserve">Dr. Thieman  </w:t>
      </w:r>
    </w:p>
    <w:p w:rsidR="00277EC1" w:rsidRDefault="00277EC1" w:rsidP="00277EC1"/>
    <w:p w:rsidR="00277EC1" w:rsidRDefault="00157D78" w:rsidP="00277EC1">
      <w:r>
        <w:t>Name: Rob Frenzel______________</w:t>
      </w:r>
      <w:r w:rsidR="00277EC1">
        <w:tab/>
      </w:r>
      <w:r w:rsidR="00277EC1">
        <w:tab/>
        <w:t>Age/Grade Level_</w:t>
      </w:r>
      <w:r>
        <w:t>11</w:t>
      </w:r>
      <w:r w:rsidR="00277EC1">
        <w:t>______________</w:t>
      </w:r>
    </w:p>
    <w:p w:rsidR="00277EC1" w:rsidRDefault="00277EC1" w:rsidP="00462940">
      <w:pPr>
        <w:ind w:left="4320" w:hanging="4320"/>
      </w:pPr>
      <w:r>
        <w:t>Subject Area(s)_</w:t>
      </w:r>
      <w:r w:rsidR="00157D78">
        <w:t>U.S. History_____</w:t>
      </w:r>
      <w:r w:rsidR="00462940">
        <w:tab/>
      </w:r>
      <w:r>
        <w:t>Unit Title_</w:t>
      </w:r>
      <w:r w:rsidR="00462940">
        <w:t>World War II: The African American Experience__</w:t>
      </w:r>
    </w:p>
    <w:p w:rsidR="00277EC1" w:rsidRDefault="00277EC1" w:rsidP="00277EC1">
      <w:r>
        <w:t>Lesson Title_</w:t>
      </w:r>
      <w:r w:rsidR="00BF2B07">
        <w:t>The G.I. Bill</w:t>
      </w:r>
      <w:r>
        <w:tab/>
      </w:r>
      <w:r>
        <w:tab/>
        <w:t>Estimated Time____</w:t>
      </w:r>
      <w:r w:rsidR="00E1233F">
        <w:t>2 hours</w:t>
      </w:r>
      <w:r>
        <w:t>____________</w:t>
      </w:r>
    </w:p>
    <w:p w:rsidR="00277EC1" w:rsidRDefault="00277EC1" w:rsidP="00277EC1"/>
    <w:p w:rsidR="00277EC1" w:rsidRPr="00FE2C01" w:rsidRDefault="00277EC1" w:rsidP="00277EC1">
      <w:pPr>
        <w:rPr>
          <w:b/>
        </w:rPr>
      </w:pPr>
      <w:r w:rsidRPr="00FE2C01">
        <w:rPr>
          <w:b/>
        </w:rPr>
        <w:t>Purpose/Rationale for lesson</w:t>
      </w:r>
      <w:r>
        <w:rPr>
          <w:b/>
        </w:rPr>
        <w:t>:</w:t>
      </w:r>
    </w:p>
    <w:p w:rsidR="00277EC1" w:rsidRDefault="00E1233F" w:rsidP="00277EC1">
      <w:r>
        <w:t>Demonstrate the relationship between the G.I. Bill and social changes in American society</w:t>
      </w:r>
    </w:p>
    <w:p w:rsidR="00277EC1" w:rsidRPr="00FE2C01" w:rsidRDefault="00277EC1" w:rsidP="00277EC1">
      <w:pPr>
        <w:rPr>
          <w:b/>
        </w:rPr>
      </w:pPr>
      <w:r w:rsidRPr="00FE2C01">
        <w:rPr>
          <w:b/>
        </w:rPr>
        <w:t xml:space="preserve">Curriculum Framing Questions:  </w:t>
      </w:r>
      <w:ins w:id="0" w:author="Gayle Thieman" w:date="2011-08-09T08:47:00Z">
        <w:r w:rsidR="00865049">
          <w:rPr>
            <w:b/>
          </w:rPr>
          <w:t>CLEAR</w:t>
        </w:r>
      </w:ins>
    </w:p>
    <w:p w:rsidR="00277EC1" w:rsidRDefault="00277EC1" w:rsidP="00277EC1">
      <w:r>
        <w:tab/>
        <w:t>Essential Question:</w:t>
      </w:r>
      <w:r w:rsidR="006115BB">
        <w:t xml:space="preserve"> How does war contribute to social change?</w:t>
      </w:r>
    </w:p>
    <w:p w:rsidR="00277EC1" w:rsidRDefault="00277EC1" w:rsidP="00277EC1">
      <w:pPr>
        <w:ind w:firstLine="720"/>
      </w:pPr>
      <w:r>
        <w:t>Unit Question that applies to this lesson:</w:t>
      </w:r>
      <w:r w:rsidR="009905FE">
        <w:t xml:space="preserve"> </w:t>
      </w:r>
      <w:r w:rsidR="00BA0EC9">
        <w:t xml:space="preserve">How did the </w:t>
      </w:r>
      <w:r w:rsidR="00F36AF8">
        <w:t>return of American soldiers from World War II lead to changes in the social fabric?</w:t>
      </w:r>
    </w:p>
    <w:p w:rsidR="00277EC1" w:rsidRDefault="00277EC1" w:rsidP="00277EC1">
      <w:pPr>
        <w:ind w:firstLine="720"/>
      </w:pPr>
      <w:r>
        <w:t>Lesson or Content Question(s):</w:t>
      </w:r>
      <w:r w:rsidR="009905FE">
        <w:t xml:space="preserve"> </w:t>
      </w:r>
      <w:r w:rsidR="00F36AF8">
        <w:t xml:space="preserve">What were the major effects of the G.I. Bill?  </w:t>
      </w:r>
      <w:r w:rsidR="009905FE">
        <w:t>How did the experience of returning African American servicemen differ from their European American counterparts?</w:t>
      </w:r>
      <w:r w:rsidR="00BF2B07">
        <w:t xml:space="preserve">  </w:t>
      </w:r>
    </w:p>
    <w:p w:rsidR="00277EC1" w:rsidRDefault="00277EC1" w:rsidP="00277EC1"/>
    <w:p w:rsidR="00277EC1" w:rsidRDefault="00277EC1" w:rsidP="00277EC1">
      <w:r w:rsidRPr="00FE2C01">
        <w:rPr>
          <w:b/>
        </w:rPr>
        <w:t>Goal:</w:t>
      </w:r>
      <w:r>
        <w:t xml:space="preserve">  (broad general understanding or skill)</w:t>
      </w:r>
    </w:p>
    <w:p w:rsidR="00277EC1" w:rsidRDefault="00BA0EC9" w:rsidP="00277EC1">
      <w:r>
        <w:t xml:space="preserve">Develop an understanding </w:t>
      </w:r>
      <w:bookmarkStart w:id="1" w:name="_GoBack"/>
      <w:bookmarkEnd w:id="1"/>
      <w:r w:rsidR="002052AF">
        <w:t>of major social changes in society in the post World War II period</w:t>
      </w:r>
    </w:p>
    <w:p w:rsidR="00ED03F9" w:rsidRDefault="00ED03F9" w:rsidP="00277EC1">
      <w:pPr>
        <w:rPr>
          <w:b/>
        </w:rPr>
      </w:pPr>
    </w:p>
    <w:p w:rsidR="00277EC1" w:rsidRDefault="00277EC1" w:rsidP="00277EC1">
      <w:r w:rsidRPr="00FE2C01">
        <w:rPr>
          <w:b/>
        </w:rPr>
        <w:t>Learning Objective</w:t>
      </w:r>
      <w:r>
        <w:rPr>
          <w:b/>
        </w:rPr>
        <w:t>(s)</w:t>
      </w:r>
      <w:r w:rsidRPr="00FE2C01">
        <w:rPr>
          <w:b/>
        </w:rPr>
        <w:t>:</w:t>
      </w:r>
      <w:r>
        <w:t xml:space="preserve">  (behavioral, observable, measureable)</w:t>
      </w:r>
    </w:p>
    <w:p w:rsidR="00ED03F9" w:rsidRDefault="00ED03F9" w:rsidP="00ED03F9">
      <w:pPr>
        <w:pStyle w:val="ListParagraph"/>
        <w:numPr>
          <w:ilvl w:val="0"/>
          <w:numId w:val="2"/>
          <w:numberingChange w:id="2" w:author="Gayle Thieman" w:date="2011-08-09T08:47:00Z" w:original=""/>
        </w:numPr>
      </w:pPr>
      <w:r>
        <w:t>Understand</w:t>
      </w:r>
      <w:ins w:id="3" w:author="Gayle Thieman" w:date="2011-08-09T08:48:00Z">
        <w:r w:rsidR="00865049">
          <w:t xml:space="preserve"> Need an observable behavior</w:t>
        </w:r>
      </w:ins>
      <w:r>
        <w:t xml:space="preserve"> what benefits the G.I. Bill provided to soldiers</w:t>
      </w:r>
    </w:p>
    <w:p w:rsidR="00ED03F9" w:rsidRDefault="00ED03F9" w:rsidP="00ED03F9">
      <w:pPr>
        <w:pStyle w:val="ListParagraph"/>
        <w:numPr>
          <w:ilvl w:val="0"/>
          <w:numId w:val="2"/>
          <w:numberingChange w:id="4" w:author="Gayle Thieman" w:date="2011-08-09T08:47:00Z" w:original=""/>
        </w:numPr>
      </w:pPr>
      <w:r>
        <w:t xml:space="preserve">Demonstrate what factors precluded African Americans from fully receiving those </w:t>
      </w:r>
      <w:proofErr w:type="gramStart"/>
      <w:r>
        <w:t>benefits</w:t>
      </w:r>
      <w:ins w:id="5" w:author="Gayle Thieman" w:date="2011-08-09T08:48:00Z">
        <w:r w:rsidR="00865049">
          <w:t xml:space="preserve">  How</w:t>
        </w:r>
        <w:proofErr w:type="gramEnd"/>
        <w:r w:rsidR="00865049">
          <w:t xml:space="preserve"> will they demonstrate?</w:t>
        </w:r>
      </w:ins>
    </w:p>
    <w:p w:rsidR="00ED03F9" w:rsidRDefault="00ED03F9" w:rsidP="00ED03F9">
      <w:pPr>
        <w:pStyle w:val="ListParagraph"/>
        <w:numPr>
          <w:ilvl w:val="0"/>
          <w:numId w:val="2"/>
          <w:numberingChange w:id="6" w:author="Gayle Thieman" w:date="2011-08-09T08:47:00Z" w:original=""/>
        </w:numPr>
      </w:pPr>
      <w:r>
        <w:t>Predict what larger implications this has for African Americans moving forward</w:t>
      </w:r>
      <w:ins w:id="7" w:author="Gayle Thieman" w:date="2011-08-09T08:48:00Z">
        <w:r w:rsidR="00865049">
          <w:t xml:space="preserve"> after WWII</w:t>
        </w:r>
      </w:ins>
    </w:p>
    <w:p w:rsidR="00ED03F9" w:rsidRDefault="00ED03F9" w:rsidP="00277EC1"/>
    <w:p w:rsidR="00277EC1" w:rsidRDefault="00277EC1" w:rsidP="00277EC1">
      <w:r w:rsidRPr="00FE2C01">
        <w:rPr>
          <w:b/>
        </w:rPr>
        <w:t>Curriculum Standard(s):</w:t>
      </w:r>
      <w:r>
        <w:t xml:space="preserve">   state or national that apply to this lesson</w:t>
      </w:r>
    </w:p>
    <w:p w:rsidR="00277EC1" w:rsidRDefault="00756748" w:rsidP="00756748">
      <w:pPr>
        <w:autoSpaceDE w:val="0"/>
        <w:autoSpaceDN w:val="0"/>
        <w:adjustRightInd w:val="0"/>
        <w:rPr>
          <w:rFonts w:ascii="Arial" w:hAnsi="Arial" w:cs="Arial"/>
          <w:sz w:val="20"/>
          <w:szCs w:val="20"/>
        </w:rPr>
      </w:pPr>
      <w:r>
        <w:rPr>
          <w:rFonts w:ascii="Arial" w:hAnsi="Arial" w:cs="Arial"/>
          <w:sz w:val="20"/>
          <w:szCs w:val="20"/>
        </w:rPr>
        <w:t>SS.HS.HS.03 Recognize and interpret continuity and/or change with respect to particular historical developments in the 20th century.</w:t>
      </w:r>
    </w:p>
    <w:p w:rsidR="00756748" w:rsidRPr="00756748" w:rsidRDefault="00756748" w:rsidP="00756748">
      <w:pPr>
        <w:autoSpaceDE w:val="0"/>
        <w:autoSpaceDN w:val="0"/>
        <w:adjustRightInd w:val="0"/>
        <w:rPr>
          <w:rFonts w:ascii="Arial" w:hAnsi="Arial" w:cs="Arial"/>
          <w:sz w:val="20"/>
          <w:szCs w:val="20"/>
        </w:rPr>
      </w:pPr>
    </w:p>
    <w:p w:rsidR="00277EC1" w:rsidRDefault="00277EC1" w:rsidP="00277EC1">
      <w:pPr>
        <w:rPr>
          <w:b/>
        </w:rPr>
      </w:pPr>
      <w:r w:rsidRPr="00FE2C01">
        <w:rPr>
          <w:b/>
        </w:rPr>
        <w:t>Materials Needed:</w:t>
      </w:r>
    </w:p>
    <w:p w:rsidR="00277EC1" w:rsidRDefault="00164434" w:rsidP="00277EC1">
      <w:r>
        <w:t xml:space="preserve">Handout: “The G.I. Bill, Higher Education, and American Society” by </w:t>
      </w:r>
      <w:proofErr w:type="spellStart"/>
      <w:r>
        <w:t>Dayne</w:t>
      </w:r>
      <w:proofErr w:type="spellEnd"/>
      <w:r>
        <w:t xml:space="preserve"> D. Batten pp. 21-27</w:t>
      </w:r>
    </w:p>
    <w:p w:rsidR="00164434" w:rsidRDefault="00164434" w:rsidP="00277EC1">
      <w:r>
        <w:t>Video: “McLoughlin Group: G.I. Bill Discussion</w:t>
      </w:r>
      <w:proofErr w:type="gramStart"/>
      <w:r>
        <w:t>”</w:t>
      </w:r>
      <w:ins w:id="8" w:author="Gayle Thieman" w:date="2011-08-09T08:51:00Z">
        <w:r w:rsidR="00865049">
          <w:t xml:space="preserve">  URL</w:t>
        </w:r>
        <w:proofErr w:type="gramEnd"/>
        <w:r w:rsidR="00865049">
          <w:t>?</w:t>
        </w:r>
      </w:ins>
    </w:p>
    <w:p w:rsidR="00ED03F9" w:rsidRDefault="00ED03F9" w:rsidP="00277EC1">
      <w:r>
        <w:t>Computer</w:t>
      </w:r>
    </w:p>
    <w:p w:rsidR="00ED03F9" w:rsidRDefault="00ED03F9" w:rsidP="00277EC1">
      <w:r>
        <w:t>Projector</w:t>
      </w:r>
    </w:p>
    <w:p w:rsidR="00164434" w:rsidRPr="00164434" w:rsidRDefault="00164434" w:rsidP="00277EC1"/>
    <w:p w:rsidR="00277EC1" w:rsidRPr="00FE2C01" w:rsidRDefault="00277EC1" w:rsidP="00277EC1">
      <w:pPr>
        <w:rPr>
          <w:b/>
        </w:rPr>
      </w:pPr>
      <w:r>
        <w:rPr>
          <w:b/>
        </w:rPr>
        <w:t>Background knowledge or skills students need prior to lesson:</w:t>
      </w:r>
    </w:p>
    <w:p w:rsidR="00277EC1" w:rsidRDefault="002052AF" w:rsidP="00277EC1">
      <w:r>
        <w:t>--Plessy vs. Ferguson decision</w:t>
      </w:r>
    </w:p>
    <w:p w:rsidR="002052AF" w:rsidRDefault="002052AF" w:rsidP="00277EC1">
      <w:r>
        <w:t>--“Bonus Army”</w:t>
      </w:r>
    </w:p>
    <w:p w:rsidR="002052AF" w:rsidRDefault="002052AF" w:rsidP="00277EC1">
      <w:r>
        <w:t>--Knowledge of World War II</w:t>
      </w:r>
      <w:ins w:id="9" w:author="Gayle Thieman" w:date="2011-08-09T08:48:00Z">
        <w:r w:rsidR="00865049">
          <w:t xml:space="preserve">  (this is too broad and vague)</w:t>
        </w:r>
      </w:ins>
    </w:p>
    <w:p w:rsidR="00ED03F9" w:rsidRDefault="00ED03F9" w:rsidP="00277EC1"/>
    <w:p w:rsidR="00277EC1" w:rsidRDefault="00277EC1" w:rsidP="00277EC1">
      <w:r w:rsidRPr="00FE2C01">
        <w:rPr>
          <w:b/>
        </w:rPr>
        <w:t>Hook or Introduction</w:t>
      </w:r>
      <w:r>
        <w:t xml:space="preserve"> :</w:t>
      </w:r>
    </w:p>
    <w:p w:rsidR="00205F9A" w:rsidRDefault="00205F9A" w:rsidP="00277EC1">
      <w:r>
        <w:t>As students arrive in class, have a question on</w:t>
      </w:r>
      <w:r w:rsidR="00164434">
        <w:t xml:space="preserve"> the board for students to answer: “Imagine you joined the Army right after graduation from high school.  For four years you’ve been overseas fighting in a war.  Finally the war is over and you’ve returned home.  What </w:t>
      </w:r>
      <w:r w:rsidR="00BF2B07">
        <w:t>are some things that you would</w:t>
      </w:r>
      <w:r w:rsidR="00164434">
        <w:t xml:space="preserve"> want to do now that you’ve arrived home?”</w:t>
      </w:r>
    </w:p>
    <w:p w:rsidR="00277EC1" w:rsidRDefault="00277EC1" w:rsidP="00277EC1"/>
    <w:p w:rsidR="00ED03F9" w:rsidRDefault="00277EC1" w:rsidP="00ED03F9">
      <w:r w:rsidRPr="00FE2C01">
        <w:rPr>
          <w:b/>
        </w:rPr>
        <w:t>Procedures:</w:t>
      </w:r>
      <w:r w:rsidR="00ED03F9">
        <w:t xml:space="preserve"> </w:t>
      </w:r>
    </w:p>
    <w:p w:rsidR="00ED03F9" w:rsidRDefault="00ED03F9" w:rsidP="00277EC1">
      <w:pPr>
        <w:rPr>
          <w:b/>
        </w:rPr>
      </w:pPr>
      <w:r w:rsidRPr="00ED03F9">
        <w:rPr>
          <w:b/>
        </w:rPr>
        <w:t>Day 1:</w:t>
      </w:r>
      <w:r w:rsidR="00277EC1" w:rsidRPr="00ED03F9">
        <w:rPr>
          <w:b/>
        </w:rPr>
        <w:t xml:space="preserve"> </w:t>
      </w:r>
    </w:p>
    <w:p w:rsidR="00277EC1" w:rsidRPr="00ED03F9" w:rsidRDefault="00277EC1" w:rsidP="00277EC1">
      <w:pPr>
        <w:rPr>
          <w:b/>
        </w:rPr>
      </w:pPr>
      <w:r w:rsidRPr="00ED03F9">
        <w:rPr>
          <w:b/>
        </w:rPr>
        <w:t xml:space="preserve"> </w:t>
      </w:r>
    </w:p>
    <w:p w:rsidR="00BF2B07" w:rsidRDefault="00BF2B07" w:rsidP="00BF2B07">
      <w:r w:rsidRPr="00BF2B07">
        <w:rPr>
          <w:b/>
        </w:rPr>
        <w:t>Step 1:</w:t>
      </w:r>
    </w:p>
    <w:p w:rsidR="003D2AE5" w:rsidRDefault="00BF2B07" w:rsidP="00BF2B07">
      <w:r>
        <w:t>Give students five minutes to write d</w:t>
      </w:r>
      <w:r w:rsidR="003D2AE5">
        <w:t xml:space="preserve">own things they would want to do upon returning home from war.  Then list some of the items they have written on the board.  If no one brings it up, ask what about going back to school. </w:t>
      </w:r>
    </w:p>
    <w:p w:rsidR="003D2AE5" w:rsidRPr="003D2AE5" w:rsidRDefault="003D2AE5" w:rsidP="00BF2B07">
      <w:pPr>
        <w:rPr>
          <w:b/>
        </w:rPr>
      </w:pPr>
      <w:r w:rsidRPr="003D2AE5">
        <w:rPr>
          <w:b/>
        </w:rPr>
        <w:t>Step 2:</w:t>
      </w:r>
    </w:p>
    <w:p w:rsidR="00277EC1" w:rsidRDefault="003D2AE5" w:rsidP="00277EC1">
      <w:r>
        <w:t>Have students break into small groups and come up with one reason why a returning soldier would want to go to college, and one reason why they might not be able to.</w:t>
      </w:r>
      <w:r w:rsidR="00754BF8">
        <w:t xml:space="preserve">  After five minutes bring the class back together and have groups share their reasons why a soldier would want to go to school and why they might not be able to.  (Need a job, lack of money, lack of marketable skills, etc.)</w:t>
      </w:r>
    </w:p>
    <w:p w:rsidR="003D2AE5" w:rsidRPr="003D2AE5" w:rsidRDefault="003D2AE5" w:rsidP="00277EC1">
      <w:pPr>
        <w:rPr>
          <w:b/>
        </w:rPr>
      </w:pPr>
      <w:r w:rsidRPr="003D2AE5">
        <w:rPr>
          <w:b/>
        </w:rPr>
        <w:t>Step 3:</w:t>
      </w:r>
    </w:p>
    <w:p w:rsidR="003D2AE5" w:rsidRDefault="003D2AE5" w:rsidP="00277EC1">
      <w:r>
        <w:t>Show students PowerPoint demonstration on the history of the G.I. Bill</w:t>
      </w:r>
      <w:r w:rsidR="00754BF8">
        <w:t xml:space="preserve">. Show timeline and key ideas and concepts of G.I. Bill. </w:t>
      </w:r>
      <w:ins w:id="10" w:author="Gayle Thieman" w:date="2011-08-09T08:51:00Z">
        <w:r w:rsidR="00865049">
          <w:t xml:space="preserve">  Need to include the </w:t>
        </w:r>
        <w:proofErr w:type="spellStart"/>
        <w:r w:rsidR="00865049">
          <w:t>ppt</w:t>
        </w:r>
        <w:proofErr w:type="spellEnd"/>
        <w:r w:rsidR="00865049">
          <w:t xml:space="preserve"> with your lesson materials so I can evaluate </w:t>
        </w:r>
        <w:r w:rsidR="00865049">
          <w:t>subject</w:t>
        </w:r>
        <w:r w:rsidR="00865049">
          <w:t xml:space="preserve"> matter.</w:t>
        </w:r>
      </w:ins>
      <w:r w:rsidR="00754BF8">
        <w:t xml:space="preserve"> Focus on Title II of the </w:t>
      </w:r>
      <w:proofErr w:type="gramStart"/>
      <w:r w:rsidR="00754BF8">
        <w:t>Bill which</w:t>
      </w:r>
      <w:proofErr w:type="gramEnd"/>
      <w:r w:rsidR="00754BF8">
        <w:t xml:space="preserve"> makes all veterans eligible for money to attend school.</w:t>
      </w:r>
      <w:r w:rsidR="00591C04">
        <w:t xml:space="preserve">  </w:t>
      </w:r>
      <w:r w:rsidR="008D7F04">
        <w:t xml:space="preserve">Discuss 52-20 clause that gives returning soldiers a year of unemployment benefits.  </w:t>
      </w:r>
      <w:r w:rsidR="00591C04">
        <w:t>Point out that this is a sea change in policy that gets the government involved in financing higher education for the first time.</w:t>
      </w:r>
      <w:r w:rsidR="00754BF8">
        <w:t xml:space="preserve">  Make sure that students </w:t>
      </w:r>
      <w:r w:rsidR="006A203D">
        <w:t>understand that the bill itself does not specifically prohibit African Americans fr</w:t>
      </w:r>
      <w:r w:rsidR="00591C04">
        <w:t>om attending college, but that many</w:t>
      </w:r>
      <w:r w:rsidR="006A203D">
        <w:t xml:space="preserve"> individual states still had segregated campuses that African Americans could not attend.  While Historically Black Colleges and Universities existed, they became overcrowded and there was no federal or state money allotted to build new black colleges, even though states were opening other colleges.</w:t>
      </w:r>
    </w:p>
    <w:p w:rsidR="00754BF8" w:rsidRDefault="00754BF8" w:rsidP="00277EC1">
      <w:pPr>
        <w:rPr>
          <w:b/>
        </w:rPr>
      </w:pPr>
      <w:r w:rsidRPr="00754BF8">
        <w:rPr>
          <w:b/>
        </w:rPr>
        <w:t>Step 4:</w:t>
      </w:r>
    </w:p>
    <w:p w:rsidR="00754BF8" w:rsidRDefault="006A203D" w:rsidP="00277EC1">
      <w:r>
        <w:t>Show students video: “McLoughlin Group: Discussion on the GI Bill”.  Video should take approximately fifteen minutes.</w:t>
      </w:r>
      <w:r w:rsidR="00C50425">
        <w:t xml:space="preserve"> Have students take notes on the video.</w:t>
      </w:r>
      <w:ins w:id="11" w:author="Gayle Thieman" w:date="2011-08-09T08:51:00Z">
        <w:r w:rsidR="00865049">
          <w:t xml:space="preserve"> What do you want students to particularly focus </w:t>
        </w:r>
        <w:proofErr w:type="gramStart"/>
        <w:r w:rsidR="00865049">
          <w:t>on.</w:t>
        </w:r>
        <w:proofErr w:type="gramEnd"/>
        <w:r w:rsidR="00865049">
          <w:t xml:space="preserve">  Can</w:t>
        </w:r>
        <w:r w:rsidR="00865049">
          <w:t>’</w:t>
        </w:r>
        <w:r w:rsidR="00865049">
          <w:t xml:space="preserve">t just tell them to </w:t>
        </w:r>
        <w:r w:rsidR="00865049">
          <w:t>“</w:t>
        </w:r>
        <w:r w:rsidR="00865049">
          <w:t>take notes</w:t>
        </w:r>
        <w:r w:rsidR="00865049">
          <w:t>”</w:t>
        </w:r>
      </w:ins>
    </w:p>
    <w:p w:rsidR="00C50425" w:rsidRDefault="00C50425" w:rsidP="00277EC1">
      <w:pPr>
        <w:rPr>
          <w:b/>
        </w:rPr>
      </w:pPr>
      <w:r w:rsidRPr="00C50425">
        <w:rPr>
          <w:b/>
        </w:rPr>
        <w:t>Step 5:</w:t>
      </w:r>
    </w:p>
    <w:p w:rsidR="00C50425" w:rsidRDefault="00C50425" w:rsidP="00277EC1">
      <w:r>
        <w:t xml:space="preserve">Pass out handout “The G.I. Bill, Higher Education and American Society” pp.21-27 as homework.  </w:t>
      </w:r>
      <w:ins w:id="12" w:author="Gayle Thieman" w:date="2011-08-09T08:52:00Z">
        <w:r w:rsidR="00865049">
          <w:t xml:space="preserve">  Please scan the handout and include with lesson materials.  What are they to focus on as they read?</w:t>
        </w:r>
      </w:ins>
    </w:p>
    <w:p w:rsidR="00897305" w:rsidRDefault="00897305" w:rsidP="00277EC1">
      <w:pPr>
        <w:rPr>
          <w:b/>
        </w:rPr>
      </w:pPr>
    </w:p>
    <w:p w:rsidR="00897305" w:rsidRDefault="00897305" w:rsidP="00277EC1">
      <w:pPr>
        <w:rPr>
          <w:b/>
        </w:rPr>
      </w:pPr>
      <w:r>
        <w:rPr>
          <w:b/>
        </w:rPr>
        <w:t>Day 2</w:t>
      </w:r>
    </w:p>
    <w:p w:rsidR="00897305" w:rsidRDefault="00897305" w:rsidP="00277EC1">
      <w:pPr>
        <w:rPr>
          <w:b/>
        </w:rPr>
      </w:pPr>
    </w:p>
    <w:p w:rsidR="00C50425" w:rsidRDefault="00C50425" w:rsidP="00277EC1">
      <w:pPr>
        <w:rPr>
          <w:b/>
        </w:rPr>
      </w:pPr>
      <w:r w:rsidRPr="00C50425">
        <w:rPr>
          <w:b/>
        </w:rPr>
        <w:t>Step 6:</w:t>
      </w:r>
    </w:p>
    <w:p w:rsidR="00897305" w:rsidRPr="00897305" w:rsidRDefault="00897305" w:rsidP="00277EC1">
      <w:r>
        <w:t xml:space="preserve">Give students forty minutes to write an in-class essay that answers the following question: </w:t>
      </w:r>
      <w:r w:rsidR="00F36AF8">
        <w:t>The year is 1945.  The G.I. Bill has been passed</w:t>
      </w:r>
      <w:r w:rsidR="008D7F04">
        <w:t>.  1. Write a brief summary of the major effects of the G.I. Bill.  2.</w:t>
      </w:r>
      <w:r w:rsidR="00F36AF8">
        <w:t xml:space="preserve"> African Americans are still often unable to take advantage of it.  What larger implications does this have for African Americans?  What do you think will be the effect of this on African Americans going forward 10-20 years?</w:t>
      </w:r>
      <w:ins w:id="13" w:author="Gayle Thieman" w:date="2011-08-09T08:52:00Z">
        <w:r w:rsidR="00865049">
          <w:t xml:space="preserve">  This is not sufficient.  You need to teach the main points of this article to ensure that everyone understands it.  This is not a college level class.</w:t>
        </w:r>
      </w:ins>
    </w:p>
    <w:p w:rsidR="00E1233F" w:rsidRDefault="00E1233F" w:rsidP="00277EC1">
      <w:pPr>
        <w:rPr>
          <w:b/>
        </w:rPr>
      </w:pPr>
    </w:p>
    <w:p w:rsidR="00ED03F9" w:rsidRDefault="00ED03F9" w:rsidP="00277EC1">
      <w:pPr>
        <w:rPr>
          <w:b/>
        </w:rPr>
      </w:pPr>
    </w:p>
    <w:p w:rsidR="00ED03F9" w:rsidRDefault="00ED03F9" w:rsidP="00277EC1">
      <w:pPr>
        <w:rPr>
          <w:b/>
        </w:rPr>
      </w:pPr>
    </w:p>
    <w:p w:rsidR="00277EC1" w:rsidRDefault="00277EC1" w:rsidP="00277EC1">
      <w:r w:rsidRPr="00FE2C01">
        <w:rPr>
          <w:b/>
        </w:rPr>
        <w:t>Differentiation/Accommodation</w:t>
      </w:r>
      <w:r>
        <w:t xml:space="preserve"> for diverse learners in your classroom.  </w:t>
      </w:r>
    </w:p>
    <w:p w:rsidR="00277EC1" w:rsidRDefault="00591C04" w:rsidP="00277EC1">
      <w:r>
        <w:t xml:space="preserve">TAG student: </w:t>
      </w:r>
      <w:r w:rsidR="00006252">
        <w:t>Revised</w:t>
      </w:r>
      <w:r>
        <w:t xml:space="preserve"> essay question- Imagine you are a politician helping to draft the GI Bill and committed to ensuring that African Americans are not left out of the ability to take advantage of it.  How would you have changed</w:t>
      </w:r>
      <w:r w:rsidR="00006252">
        <w:t xml:space="preserve"> the law?  What barriers existed to changing this?  In 1940’s America, was there any way that the Federal Government could </w:t>
      </w:r>
      <w:r w:rsidR="00ED03F9">
        <w:t xml:space="preserve">have </w:t>
      </w:r>
      <w:r w:rsidR="00006252">
        <w:t>played an active role to ensuring African American participation?</w:t>
      </w:r>
      <w:ins w:id="14" w:author="Gayle Thieman" w:date="2011-08-09T08:52:00Z">
        <w:r w:rsidR="00865049">
          <w:t xml:space="preserve">  Appropriate challenge question</w:t>
        </w:r>
      </w:ins>
    </w:p>
    <w:p w:rsidR="00006252" w:rsidRDefault="00006252" w:rsidP="00277EC1"/>
    <w:p w:rsidR="00006252" w:rsidRDefault="00E1233F" w:rsidP="00277EC1">
      <w:r>
        <w:t xml:space="preserve">ADHD student: </w:t>
      </w:r>
      <w:r w:rsidR="00ED03F9">
        <w:t xml:space="preserve">Provide seat nearest to the video screen.  </w:t>
      </w:r>
      <w:r>
        <w:t xml:space="preserve">Allow extra time to write </w:t>
      </w:r>
      <w:proofErr w:type="gramStart"/>
      <w:r>
        <w:t>essay</w:t>
      </w:r>
      <w:ins w:id="15" w:author="Gayle Thieman" w:date="2011-08-09T08:53:00Z">
        <w:r w:rsidR="00865049">
          <w:t xml:space="preserve">  Please</w:t>
        </w:r>
        <w:proofErr w:type="gramEnd"/>
        <w:r w:rsidR="00865049">
          <w:t xml:space="preserve"> review the handout on accommodations to expand </w:t>
        </w:r>
        <w:proofErr w:type="spellStart"/>
        <w:r w:rsidR="00865049">
          <w:t>htis</w:t>
        </w:r>
      </w:ins>
      <w:proofErr w:type="spellEnd"/>
    </w:p>
    <w:p w:rsidR="00E1233F" w:rsidRDefault="00E1233F" w:rsidP="00277EC1"/>
    <w:p w:rsidR="00E1233F" w:rsidRDefault="00E1233F" w:rsidP="00277EC1">
      <w:r>
        <w:t xml:space="preserve">IEP students:  Offer option of oral presentation instead of written </w:t>
      </w:r>
      <w:proofErr w:type="gramStart"/>
      <w:r>
        <w:t>essay</w:t>
      </w:r>
      <w:ins w:id="16" w:author="Gayle Thieman" w:date="2011-08-09T08:53:00Z">
        <w:r w:rsidR="00865049">
          <w:t xml:space="preserve">  What</w:t>
        </w:r>
        <w:proofErr w:type="gramEnd"/>
        <w:r w:rsidR="00865049">
          <w:t xml:space="preserve"> about the reading?   I doubt they will be able to comprehend the article without scaffolding.</w:t>
        </w:r>
      </w:ins>
    </w:p>
    <w:p w:rsidR="00E1233F" w:rsidRDefault="00E1233F" w:rsidP="00277EC1"/>
    <w:p w:rsidR="00277EC1" w:rsidRPr="00FE2C01" w:rsidRDefault="00277EC1" w:rsidP="00277EC1">
      <w:pPr>
        <w:rPr>
          <w:b/>
        </w:rPr>
      </w:pPr>
      <w:r w:rsidRPr="00FE2C01">
        <w:rPr>
          <w:b/>
        </w:rPr>
        <w:t>Attention to Literacy:</w:t>
      </w:r>
    </w:p>
    <w:p w:rsidR="00277EC1" w:rsidRDefault="00277EC1" w:rsidP="00277EC1"/>
    <w:p w:rsidR="00277EC1" w:rsidRDefault="00277EC1" w:rsidP="00277EC1">
      <w:r w:rsidRPr="00FE2C01">
        <w:rPr>
          <w:b/>
        </w:rPr>
        <w:t>Closure:</w:t>
      </w:r>
      <w:r>
        <w:t xml:space="preserve">  How will you bring </w:t>
      </w:r>
      <w:r w:rsidR="00B0568B">
        <w:t>the lesson</w:t>
      </w:r>
      <w:r>
        <w:t xml:space="preserve"> to a close?  </w:t>
      </w:r>
    </w:p>
    <w:p w:rsidR="00277EC1" w:rsidRDefault="00897305" w:rsidP="00277EC1">
      <w:r>
        <w:t>Review key points of the adoption of the G.I. Bill and</w:t>
      </w:r>
      <w:r w:rsidR="00591C04">
        <w:t xml:space="preserve"> transition into the next unit on the </w:t>
      </w:r>
      <w:r w:rsidR="00006252">
        <w:t>aftermath</w:t>
      </w:r>
      <w:r w:rsidR="00591C04">
        <w:t xml:space="preserve"> of the G.I. </w:t>
      </w:r>
      <w:r w:rsidR="00006252">
        <w:t xml:space="preserve">Bill, </w:t>
      </w:r>
      <w:r w:rsidR="00591C04">
        <w:t>the rise of the suburbs and</w:t>
      </w:r>
      <w:r w:rsidR="00006252">
        <w:t xml:space="preserve"> the</w:t>
      </w:r>
      <w:r w:rsidR="00591C04">
        <w:t xml:space="preserve"> effect on urban centers.</w:t>
      </w:r>
      <w:ins w:id="17" w:author="Gayle Thieman" w:date="2011-08-09T08:53:00Z">
        <w:r w:rsidR="00865049">
          <w:t xml:space="preserve">  The closure needs to review the objectives</w:t>
        </w:r>
      </w:ins>
    </w:p>
    <w:p w:rsidR="00591C04" w:rsidRDefault="00591C04" w:rsidP="00277EC1"/>
    <w:p w:rsidR="00277EC1" w:rsidRDefault="00277EC1" w:rsidP="00277EC1">
      <w:r w:rsidRPr="00FE2C01">
        <w:rPr>
          <w:b/>
        </w:rPr>
        <w:t>Assessment and Evaluation of Student Learning:</w:t>
      </w:r>
      <w:r>
        <w:t xml:space="preserve">  </w:t>
      </w:r>
    </w:p>
    <w:p w:rsidR="008D7F04" w:rsidRDefault="008D7F04" w:rsidP="00277EC1">
      <w:r>
        <w:t>Students responses on the essay should include an understanding of the basic points of the G.I. Bill (establishes benefits to returning soldiers to obtain housing and education, the 52-20 clause), and should demonstrate critical thinking about how the lack of educational availability for African Americans will leave them at a permanent competitive disadvantage in the job market, confine them to segregated neighborhoods, continue the cycle of disadvantage into the next generation, instigate calls for greater civil rights.</w:t>
      </w:r>
    </w:p>
    <w:p w:rsidR="00FF5CD3" w:rsidRDefault="00865049">
      <w:ins w:id="18" w:author="Gayle Thieman" w:date="2011-08-09T08:54:00Z">
        <w:r>
          <w:t xml:space="preserve">How will you determine the difference in quality between exceptional, acceptable, poor quality </w:t>
        </w:r>
        <w:proofErr w:type="gramStart"/>
        <w:r>
          <w:t>essay</w:t>
        </w:r>
        <w:proofErr w:type="gramEnd"/>
        <w:r>
          <w:t>.</w:t>
        </w:r>
      </w:ins>
    </w:p>
    <w:sectPr w:rsidR="00FF5CD3" w:rsidSect="00A03E07">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1FD9"/>
    <w:multiLevelType w:val="hybridMultilevel"/>
    <w:tmpl w:val="F50C5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45722F"/>
    <w:multiLevelType w:val="hybridMultilevel"/>
    <w:tmpl w:val="72C43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savePreviewPicture/>
  <w:compat>
    <w:useFELayout/>
  </w:compat>
  <w:rsids>
    <w:rsidRoot w:val="00277EC1"/>
    <w:rsid w:val="00006252"/>
    <w:rsid w:val="00157D78"/>
    <w:rsid w:val="00164434"/>
    <w:rsid w:val="002052AF"/>
    <w:rsid w:val="00205F9A"/>
    <w:rsid w:val="00277EC1"/>
    <w:rsid w:val="003D2AE5"/>
    <w:rsid w:val="00462940"/>
    <w:rsid w:val="005919A4"/>
    <w:rsid w:val="00591C04"/>
    <w:rsid w:val="006115BB"/>
    <w:rsid w:val="006A203D"/>
    <w:rsid w:val="00754BF8"/>
    <w:rsid w:val="00756748"/>
    <w:rsid w:val="00865049"/>
    <w:rsid w:val="00897305"/>
    <w:rsid w:val="008D7F04"/>
    <w:rsid w:val="009905FE"/>
    <w:rsid w:val="00A03E07"/>
    <w:rsid w:val="00B0568B"/>
    <w:rsid w:val="00B4267B"/>
    <w:rsid w:val="00BA0EC9"/>
    <w:rsid w:val="00BF2B07"/>
    <w:rsid w:val="00C50425"/>
    <w:rsid w:val="00E05BA8"/>
    <w:rsid w:val="00E1233F"/>
    <w:rsid w:val="00ED03F9"/>
    <w:rsid w:val="00F31F5C"/>
    <w:rsid w:val="00F36AF8"/>
    <w:rsid w:val="00FF5CD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EC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F2B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EC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982</Words>
  <Characters>5599</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Frenzel</dc:creator>
  <cp:keywords/>
  <dc:description/>
  <cp:lastModifiedBy>Gayle Thieman</cp:lastModifiedBy>
  <cp:revision>2</cp:revision>
  <dcterms:created xsi:type="dcterms:W3CDTF">2011-08-09T15:55:00Z</dcterms:created>
  <dcterms:modified xsi:type="dcterms:W3CDTF">2011-08-09T15:55:00Z</dcterms:modified>
</cp:coreProperties>
</file>